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0E84F" w14:textId="77777777" w:rsidR="00D23D70" w:rsidRDefault="00CA2061">
      <w:pPr>
        <w:jc w:val="center"/>
      </w:pPr>
      <w:r>
        <w:pict w14:anchorId="426B16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60.75pt">
            <v:imagedata r:id="rId6" o:title="ReynardLogoTrailer"/>
          </v:shape>
        </w:pict>
      </w:r>
    </w:p>
    <w:p w14:paraId="4EEA7269" w14:textId="77777777" w:rsidR="00D23D70" w:rsidRDefault="00D23D70">
      <w:pPr>
        <w:spacing w:after="0"/>
        <w:rPr>
          <w:b/>
        </w:rPr>
      </w:pPr>
    </w:p>
    <w:p w14:paraId="13340B9A" w14:textId="77777777" w:rsidR="00D23D70" w:rsidRDefault="00CA2061">
      <w:pPr>
        <w:spacing w:after="0"/>
      </w:pPr>
      <w:r>
        <w:rPr>
          <w:b/>
        </w:rPr>
        <w:t>Release Date:</w:t>
      </w:r>
      <w:r>
        <w:t xml:space="preserve"> February 22nd, 2019</w:t>
      </w:r>
    </w:p>
    <w:p w14:paraId="4EADC42C" w14:textId="77777777" w:rsidR="00D23D70" w:rsidRDefault="00CA2061">
      <w:pPr>
        <w:spacing w:after="0"/>
      </w:pPr>
      <w:r>
        <w:rPr>
          <w:b/>
        </w:rPr>
        <w:t>Early Access:</w:t>
      </w:r>
      <w:r>
        <w:t xml:space="preserve">  August 11th, 2018</w:t>
      </w:r>
    </w:p>
    <w:p w14:paraId="7B4BB2C8" w14:textId="77777777" w:rsidR="00D23D70" w:rsidRDefault="00CA2061">
      <w:pPr>
        <w:spacing w:after="0"/>
      </w:pPr>
      <w:r>
        <w:rPr>
          <w:b/>
        </w:rPr>
        <w:t>Platform:</w:t>
      </w:r>
      <w:r>
        <w:t xml:space="preserve"> PC (Steam, Itch.io, Kartridge)</w:t>
      </w:r>
    </w:p>
    <w:p w14:paraId="2216AAF4" w14:textId="77777777" w:rsidR="00D23D70" w:rsidRDefault="00CA2061">
      <w:pPr>
        <w:spacing w:after="0"/>
      </w:pPr>
      <w:r>
        <w:rPr>
          <w:b/>
        </w:rPr>
        <w:t>Developer &amp; Publisher:</w:t>
      </w:r>
      <w:r>
        <w:t xml:space="preserve"> Hyper Fox Studios</w:t>
      </w:r>
    </w:p>
    <w:p w14:paraId="5AA915B3" w14:textId="77777777" w:rsidR="00D23D70" w:rsidRDefault="00CA2061">
      <w:pPr>
        <w:spacing w:after="0"/>
      </w:pPr>
      <w:r>
        <w:rPr>
          <w:b/>
        </w:rPr>
        <w:t>Website:</w:t>
      </w:r>
      <w:r>
        <w:t xml:space="preserve"> </w:t>
      </w:r>
      <w:hyperlink r:id="rId7" w:history="1">
        <w:r>
          <w:rPr>
            <w:rStyle w:val="Hiperpovezava"/>
          </w:rPr>
          <w:t>http://reynardgame.com/</w:t>
        </w:r>
      </w:hyperlink>
    </w:p>
    <w:p w14:paraId="23B263AC" w14:textId="77777777" w:rsidR="00D23D70" w:rsidRDefault="00CA2061">
      <w:pPr>
        <w:spacing w:after="0"/>
      </w:pPr>
      <w:r>
        <w:rPr>
          <w:b/>
        </w:rPr>
        <w:t>Devlog:</w:t>
      </w:r>
      <w:r>
        <w:t xml:space="preserve"> </w:t>
      </w:r>
      <w:hyperlink r:id="rId8" w:history="1">
        <w:r>
          <w:rPr>
            <w:rStyle w:val="Hiperpovezava"/>
          </w:rPr>
          <w:t>http://hyperfoxstudios.com/category/reynard/</w:t>
        </w:r>
      </w:hyperlink>
    </w:p>
    <w:p w14:paraId="0DA689B1" w14:textId="77777777" w:rsidR="00D23D70" w:rsidRDefault="00CA2061">
      <w:pPr>
        <w:spacing w:after="0"/>
      </w:pPr>
      <w:r>
        <w:rPr>
          <w:b/>
        </w:rPr>
        <w:t>Contact:</w:t>
      </w:r>
      <w:r>
        <w:t xml:space="preserve"> </w:t>
      </w:r>
      <w:hyperlink r:id="rId9" w:history="1">
        <w:r>
          <w:rPr>
            <w:rStyle w:val="Hiperpovezava"/>
          </w:rPr>
          <w:t>info@hyperfoxstudios.com</w:t>
        </w:r>
      </w:hyperlink>
    </w:p>
    <w:p w14:paraId="48FCF45C" w14:textId="77777777" w:rsidR="00D23D70" w:rsidRDefault="00D23D70">
      <w:bookmarkStart w:id="0" w:name="_GoBack"/>
      <w:bookmarkEnd w:id="0"/>
    </w:p>
    <w:p w14:paraId="2B375BF1" w14:textId="77777777" w:rsidR="00D23D70" w:rsidRDefault="00CA2061">
      <w:pPr>
        <w:pStyle w:val="Naslov1"/>
      </w:pPr>
      <w:r>
        <w:t>Description</w:t>
      </w:r>
    </w:p>
    <w:p w14:paraId="05CF0352" w14:textId="77777777" w:rsidR="00D23D70" w:rsidRDefault="00D23D70">
      <w:pPr>
        <w:spacing w:after="0"/>
      </w:pPr>
    </w:p>
    <w:p w14:paraId="71BF214D" w14:textId="77777777" w:rsidR="00D23D70" w:rsidRDefault="00CA2061">
      <w:pPr>
        <w:spacing w:after="0"/>
      </w:pPr>
      <w:r>
        <w:t xml:space="preserve">Reynard is a mixture of procedurally generated </w:t>
      </w:r>
      <w:del w:id="1" w:author="Blumen Herzenschein" w:date="2019-02-20T00:29:00Z">
        <w:r>
          <w:rPr>
            <w:lang w:val="en-US"/>
          </w:rPr>
          <w:delText>a</w:delText>
        </w:r>
      </w:del>
      <w:ins w:id="2" w:author="Blumen Herzenschein" w:date="2019-02-20T00:29:00Z">
        <w:r>
          <w:t>A</w:t>
        </w:r>
      </w:ins>
      <w:r>
        <w:t>ction</w:t>
      </w:r>
      <w:r>
        <w:t xml:space="preserve"> RPG and </w:t>
      </w:r>
      <w:del w:id="3" w:author="Blumen Herzenschein" w:date="2019-02-20T00:30:00Z">
        <w:r>
          <w:delText xml:space="preserve">a </w:delText>
        </w:r>
      </w:del>
      <w:r>
        <w:t xml:space="preserve">Tower Defense </w:t>
      </w:r>
      <w:del w:id="4" w:author="Blumen Herzenschein" w:date="2019-02-20T00:30:00Z">
        <w:r>
          <w:delText xml:space="preserve">genre </w:delText>
        </w:r>
      </w:del>
      <w:r>
        <w:t>with rogue</w:t>
      </w:r>
      <w:ins w:id="5" w:author="Blumen Herzenschein" w:date="2019-02-20T00:30:00Z">
        <w:r>
          <w:t>-</w:t>
        </w:r>
      </w:ins>
      <w:r>
        <w:t>li</w:t>
      </w:r>
      <w:ins w:id="6" w:author="Blumen Herzenschein" w:date="2019-02-20T00:30:00Z">
        <w:r>
          <w:t>k</w:t>
        </w:r>
      </w:ins>
      <w:del w:id="7" w:author="Blumen Herzenschein" w:date="2019-02-20T00:30:00Z">
        <w:r>
          <w:delText>t</w:delText>
        </w:r>
      </w:del>
      <w:r>
        <w:t xml:space="preserve">e elements. It </w:t>
      </w:r>
      <w:del w:id="8" w:author="Blumen Herzenschein" w:date="2019-02-20T00:30:00Z">
        <w:r>
          <w:rPr>
            <w:lang w:val="en-US"/>
          </w:rPr>
          <w:delText>has been</w:delText>
        </w:r>
      </w:del>
      <w:ins w:id="9" w:author="Blumen Herzenschein" w:date="2019-02-20T00:30:00Z">
        <w:r>
          <w:t>was</w:t>
        </w:r>
      </w:ins>
      <w:r>
        <w:t xml:space="preserve"> influenced by classics such as The Legend of Zelda and an indie classic </w:t>
      </w:r>
      <w:ins w:id="10" w:author="Blumen Herzenschein" w:date="2019-02-20T00:32:00Z">
        <w:r>
          <w:t>–</w:t>
        </w:r>
      </w:ins>
      <w:del w:id="11" w:author="Blumen Herzenschein" w:date="2019-02-20T00:32:00Z">
        <w:r>
          <w:delText>-</w:delText>
        </w:r>
      </w:del>
      <w:r>
        <w:t xml:space="preserve"> The Binding of Isaac.</w:t>
      </w:r>
    </w:p>
    <w:p w14:paraId="4C6D6FDF" w14:textId="77777777" w:rsidR="00D23D70" w:rsidRDefault="00D23D70">
      <w:pPr>
        <w:spacing w:after="0"/>
      </w:pPr>
    </w:p>
    <w:p w14:paraId="1D69A33E" w14:textId="77777777" w:rsidR="00D23D70" w:rsidRDefault="00CA2061">
      <w:pPr>
        <w:spacing w:after="0"/>
      </w:pPr>
      <w:del w:id="12" w:author="Blumen Herzenschein" w:date="2019-02-20T00:30:00Z">
        <w:r>
          <w:rPr>
            <w:lang w:val="en-US"/>
          </w:rPr>
          <w:delText>G</w:delText>
        </w:r>
      </w:del>
      <w:ins w:id="13" w:author="Blumen Herzenschein" w:date="2019-02-20T00:30:00Z">
        <w:r>
          <w:t>The g</w:t>
        </w:r>
      </w:ins>
      <w:r>
        <w:t>ame is based around</w:t>
      </w:r>
      <w:r>
        <w:t xml:space="preserve"> fast paced combat, challenging enemies and procedurally </w:t>
      </w:r>
      <w:r>
        <w:t xml:space="preserve">generated levels. Leveling up rewards </w:t>
      </w:r>
      <w:ins w:id="14" w:author="Blumen Herzenschein" w:date="2019-02-20T00:30:00Z">
        <w:r>
          <w:t xml:space="preserve">the </w:t>
        </w:r>
      </w:ins>
      <w:r>
        <w:t xml:space="preserve">player with additional items </w:t>
      </w:r>
      <w:del w:id="15" w:author="Blumen Herzenschein" w:date="2019-02-20T00:39:00Z">
        <w:r>
          <w:rPr>
            <w:lang w:val="en-US"/>
          </w:rPr>
          <w:delText>in</w:delText>
        </w:r>
      </w:del>
      <w:ins w:id="16" w:author="Blumen Herzenschein" w:date="2019-02-20T00:39:00Z">
        <w:r>
          <w:t>for</w:t>
        </w:r>
      </w:ins>
      <w:r>
        <w:t xml:space="preserve"> the starting dungeon </w:t>
      </w:r>
      <w:del w:id="17" w:author="Blumen Herzenschein" w:date="2019-02-20T00:31:00Z">
        <w:r>
          <w:rPr>
            <w:lang w:val="en-US"/>
          </w:rPr>
          <w:delText>and</w:delText>
        </w:r>
      </w:del>
      <w:ins w:id="18" w:author="Blumen Herzenschein" w:date="2019-02-20T00:31:00Z">
        <w:r>
          <w:t>as well as</w:t>
        </w:r>
      </w:ins>
      <w:r>
        <w:t xml:space="preserve"> boss coins that can be spent on unlocking perks and tower blueprints.</w:t>
      </w:r>
    </w:p>
    <w:p w14:paraId="3DDD21C1" w14:textId="77777777" w:rsidR="00D23D70" w:rsidRDefault="00D23D70">
      <w:pPr>
        <w:spacing w:after="0"/>
      </w:pPr>
    </w:p>
    <w:p w14:paraId="6764BDA1" w14:textId="77777777" w:rsidR="00D23D70" w:rsidRDefault="00CA2061">
      <w:pPr>
        <w:spacing w:after="0"/>
      </w:pPr>
      <w:r>
        <w:t xml:space="preserve">Players can enhance their weapons by using runes with different effects. For </w:t>
      </w:r>
      <w:del w:id="19" w:author="Blumen Herzenschein" w:date="2019-02-20T00:32:00Z">
        <w:r>
          <w:rPr>
            <w:lang w:val="en-US"/>
          </w:rPr>
          <w:delText>an example</w:delText>
        </w:r>
      </w:del>
      <w:ins w:id="20" w:author="Blumen Herzenschein" w:date="2019-02-20T00:32:00Z">
        <w:r>
          <w:t>instance,</w:t>
        </w:r>
      </w:ins>
      <w:r>
        <w:t xml:space="preserve"> if a player has a sword with rune slots</w:t>
      </w:r>
      <w:ins w:id="21" w:author="Blumen Herzenschein" w:date="2019-02-20T00:32:00Z">
        <w:r>
          <w:t>,</w:t>
        </w:r>
      </w:ins>
      <w:r>
        <w:t xml:space="preserve"> he can modify it</w:t>
      </w:r>
      <w:del w:id="22" w:author="Blumen Herzenschein" w:date="2019-02-20T00:32:00Z">
        <w:r>
          <w:delText>'</w:delText>
        </w:r>
      </w:del>
      <w:r>
        <w:t>s end attack by inserting different type</w:t>
      </w:r>
      <w:ins w:id="23" w:author="Blumen Herzenschein" w:date="2019-02-20T00:32:00Z">
        <w:r>
          <w:t>s</w:t>
        </w:r>
      </w:ins>
      <w:r>
        <w:t xml:space="preserve"> of runes – So… hitting an enemy can cause</w:t>
      </w:r>
      <w:r>
        <w:t xml:space="preserve"> </w:t>
      </w:r>
      <w:del w:id="24" w:author="Blumen Herzenschein" w:date="2019-02-20T00:34:00Z">
        <w:r>
          <w:rPr>
            <w:lang w:val="en-US"/>
          </w:rPr>
          <w:delText>him</w:delText>
        </w:r>
      </w:del>
      <w:ins w:id="25" w:author="Blumen Herzenschein" w:date="2019-02-20T00:34:00Z">
        <w:r>
          <w:t>them</w:t>
        </w:r>
      </w:ins>
      <w:r>
        <w:t xml:space="preserve"> to cat</w:t>
      </w:r>
      <w:r>
        <w:t xml:space="preserve">ch </w:t>
      </w:r>
      <w:ins w:id="26" w:author="Blumen Herzenschein" w:date="2019-02-20T00:33:00Z">
        <w:r>
          <w:t xml:space="preserve">on </w:t>
        </w:r>
      </w:ins>
      <w:r>
        <w:t>fire, spread the fire amongs</w:t>
      </w:r>
      <w:ins w:id="27" w:author="Blumen Herzenschein" w:date="2019-02-20T00:33:00Z">
        <w:r>
          <w:t>t</w:t>
        </w:r>
      </w:ins>
      <w:r>
        <w:t xml:space="preserve"> </w:t>
      </w:r>
      <w:del w:id="28" w:author="Blumen Herzenschein" w:date="2019-02-20T00:43:00Z">
        <w:r>
          <w:rPr>
            <w:lang w:val="en-US"/>
          </w:rPr>
          <w:delText>the enemies and allies</w:delText>
        </w:r>
      </w:del>
      <w:ins w:id="29" w:author="Blumen Herzenschein" w:date="2019-02-20T00:43:00Z">
        <w:r>
          <w:t>friends and foes</w:t>
        </w:r>
      </w:ins>
      <w:ins w:id="30" w:author="Blumen Herzenschein" w:date="2019-02-20T00:33:00Z">
        <w:r>
          <w:t xml:space="preserve"> alike</w:t>
        </w:r>
      </w:ins>
      <w:r>
        <w:t xml:space="preserve">, knock </w:t>
      </w:r>
      <w:del w:id="31" w:author="Blumen Herzenschein" w:date="2019-02-20T00:34:00Z">
        <w:r>
          <w:rPr>
            <w:lang w:val="en-US"/>
          </w:rPr>
          <w:delText>him</w:delText>
        </w:r>
      </w:del>
      <w:ins w:id="32" w:author="Blumen Herzenschein" w:date="2019-02-20T00:34:00Z">
        <w:r>
          <w:t>them</w:t>
        </w:r>
      </w:ins>
      <w:r>
        <w:t xml:space="preserve"> over the room, slow </w:t>
      </w:r>
      <w:del w:id="33" w:author="Blumen Herzenschein" w:date="2019-02-20T00:34:00Z">
        <w:r>
          <w:rPr>
            <w:lang w:val="en-US"/>
          </w:rPr>
          <w:delText>its</w:delText>
        </w:r>
      </w:del>
      <w:ins w:id="34" w:author="Blumen Herzenschein" w:date="2019-02-20T00:34:00Z">
        <w:r>
          <w:t>their</w:t>
        </w:r>
      </w:ins>
      <w:r>
        <w:t xml:space="preserve"> movement speed and heal you – all at the same time.</w:t>
      </w:r>
    </w:p>
    <w:p w14:paraId="0A646438" w14:textId="77777777" w:rsidR="00D23D70" w:rsidRDefault="00D23D70">
      <w:pPr>
        <w:spacing w:after="0"/>
      </w:pPr>
    </w:p>
    <w:p w14:paraId="48656BF8" w14:textId="77777777" w:rsidR="00D23D70" w:rsidRDefault="00CA2061">
      <w:pPr>
        <w:spacing w:after="0"/>
      </w:pPr>
      <w:r>
        <w:t>To sum it up</w:t>
      </w:r>
      <w:ins w:id="35" w:author="Blumen Herzenschein" w:date="2019-02-20T00:34:00Z">
        <w:r>
          <w:t>,</w:t>
        </w:r>
      </w:ins>
      <w:r>
        <w:t xml:space="preserve"> Reynard offers:</w:t>
      </w:r>
    </w:p>
    <w:p w14:paraId="75EBE8B3" w14:textId="77777777" w:rsidR="00D23D70" w:rsidRDefault="00D23D70">
      <w:pPr>
        <w:spacing w:after="0"/>
      </w:pPr>
    </w:p>
    <w:p w14:paraId="764B1289" w14:textId="77777777" w:rsidR="00D23D70" w:rsidRDefault="00CA2061">
      <w:pPr>
        <w:pStyle w:val="Odstavekseznama"/>
        <w:numPr>
          <w:ilvl w:val="0"/>
          <w:numId w:val="1"/>
        </w:numPr>
        <w:spacing w:after="0"/>
      </w:pPr>
      <w:r>
        <w:t>Countless proceduraly generated dungeons, TD ma</w:t>
      </w:r>
      <w:r>
        <w:t>ps and runes.</w:t>
      </w:r>
    </w:p>
    <w:p w14:paraId="3913072F" w14:textId="77777777" w:rsidR="00D23D70" w:rsidRDefault="00CA2061">
      <w:pPr>
        <w:pStyle w:val="Odstavekseznama"/>
        <w:numPr>
          <w:ilvl w:val="0"/>
          <w:numId w:val="1"/>
        </w:numPr>
        <w:spacing w:after="0"/>
      </w:pPr>
      <w:r>
        <w:t>More than 200 different items.</w:t>
      </w:r>
    </w:p>
    <w:p w14:paraId="2A0761D4" w14:textId="77777777" w:rsidR="00D23D70" w:rsidRDefault="00CA2061">
      <w:pPr>
        <w:pStyle w:val="Odstavekseznama"/>
        <w:numPr>
          <w:ilvl w:val="0"/>
          <w:numId w:val="1"/>
        </w:numPr>
        <w:spacing w:after="0"/>
      </w:pPr>
      <w:r>
        <w:t>Fast paced action against challenging enemies and bosses.</w:t>
      </w:r>
    </w:p>
    <w:p w14:paraId="7840CDFD" w14:textId="77777777" w:rsidR="00D23D70" w:rsidRDefault="00CA2061">
      <w:pPr>
        <w:pStyle w:val="Odstavekseznama"/>
        <w:numPr>
          <w:ilvl w:val="0"/>
          <w:numId w:val="1"/>
        </w:numPr>
        <w:spacing w:after="0"/>
      </w:pPr>
      <w:r>
        <w:t>Progression through perk and blueprint system.</w:t>
      </w:r>
    </w:p>
    <w:p w14:paraId="692B6A27" w14:textId="77777777" w:rsidR="00D23D70" w:rsidRDefault="00CA2061">
      <w:pPr>
        <w:pStyle w:val="Odstavekseznama"/>
        <w:numPr>
          <w:ilvl w:val="0"/>
          <w:numId w:val="1"/>
        </w:numPr>
        <w:spacing w:after="0"/>
      </w:pPr>
      <w:r>
        <w:t>Simple yet cool crafting system.</w:t>
      </w:r>
    </w:p>
    <w:p w14:paraId="41945520" w14:textId="77777777" w:rsidR="00D23D70" w:rsidRDefault="00CA2061">
      <w:pPr>
        <w:pStyle w:val="Odstavekseznama"/>
        <w:numPr>
          <w:ilvl w:val="0"/>
          <w:numId w:val="1"/>
        </w:numPr>
        <w:spacing w:after="0"/>
      </w:pPr>
      <w:r>
        <w:t>Achievements and daily runs.</w:t>
      </w:r>
    </w:p>
    <w:p w14:paraId="7292893C" w14:textId="77777777" w:rsidR="00D23D70" w:rsidRDefault="00CA2061">
      <w:pPr>
        <w:pStyle w:val="Odstavekseznama"/>
        <w:numPr>
          <w:ilvl w:val="0"/>
          <w:numId w:val="1"/>
        </w:numPr>
        <w:spacing w:after="0"/>
      </w:pPr>
      <w:r>
        <w:t>Cute player skins.</w:t>
      </w:r>
    </w:p>
    <w:p w14:paraId="7AA7B01D" w14:textId="77777777" w:rsidR="00D23D70" w:rsidRDefault="00CA2061">
      <w:pPr>
        <w:pStyle w:val="Odstavekseznama"/>
        <w:numPr>
          <w:ilvl w:val="0"/>
          <w:numId w:val="1"/>
        </w:numPr>
        <w:spacing w:after="0"/>
      </w:pPr>
      <w:r>
        <w:t xml:space="preserve">Lovely story and </w:t>
      </w:r>
      <w:r>
        <w:t>companions.</w:t>
      </w:r>
    </w:p>
    <w:p w14:paraId="0E1C4957" w14:textId="77777777" w:rsidR="00D23D70" w:rsidRDefault="00D23D70">
      <w:pPr>
        <w:spacing w:after="0"/>
      </w:pPr>
    </w:p>
    <w:p w14:paraId="6E364B5F" w14:textId="77777777" w:rsidR="00D23D70" w:rsidRDefault="00CA2061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3F66144" w14:textId="77777777" w:rsidR="00D23D70" w:rsidRDefault="00CA2061">
      <w:pPr>
        <w:pStyle w:val="Naslov1"/>
      </w:pPr>
      <w:r>
        <w:lastRenderedPageBreak/>
        <w:t>Team</w:t>
      </w:r>
    </w:p>
    <w:p w14:paraId="0DFE3AF5" w14:textId="77777777" w:rsidR="00D23D70" w:rsidRDefault="00D23D70">
      <w:pPr>
        <w:spacing w:after="0"/>
      </w:pPr>
    </w:p>
    <w:p w14:paraId="6D2886E4" w14:textId="77777777" w:rsidR="00D23D70" w:rsidRDefault="00CA2061">
      <w:pPr>
        <w:spacing w:after="0"/>
      </w:pPr>
      <w:r>
        <w:t>Filip Djeze Bartus</w:t>
      </w:r>
    </w:p>
    <w:p w14:paraId="46CBDA61" w14:textId="77777777" w:rsidR="00D23D70" w:rsidRDefault="00CA2061">
      <w:pPr>
        <w:spacing w:after="0"/>
      </w:pPr>
      <w:r>
        <w:t>CEO, programming, game design</w:t>
      </w:r>
    </w:p>
    <w:p w14:paraId="15859754" w14:textId="77777777" w:rsidR="00D23D70" w:rsidRDefault="00D23D70">
      <w:pPr>
        <w:spacing w:after="0"/>
      </w:pPr>
    </w:p>
    <w:p w14:paraId="410B2E0F" w14:textId="77777777" w:rsidR="00D23D70" w:rsidRDefault="00CA2061">
      <w:pPr>
        <w:spacing w:after="0"/>
      </w:pPr>
      <w:r>
        <w:t>Boštjan Gotar</w:t>
      </w:r>
    </w:p>
    <w:p w14:paraId="64F2C64B" w14:textId="77777777" w:rsidR="00D23D70" w:rsidRDefault="00CA2061">
      <w:pPr>
        <w:spacing w:after="0"/>
      </w:pPr>
      <w:r>
        <w:t>Dungeon rooms and item design, programming</w:t>
      </w:r>
    </w:p>
    <w:p w14:paraId="50AE2B13" w14:textId="77777777" w:rsidR="00D23D70" w:rsidRDefault="00D23D70">
      <w:pPr>
        <w:spacing w:after="0"/>
      </w:pPr>
    </w:p>
    <w:p w14:paraId="44B74D19" w14:textId="77777777" w:rsidR="00D23D70" w:rsidRDefault="00CA2061">
      <w:pPr>
        <w:spacing w:after="0"/>
      </w:pPr>
      <w:r>
        <w:t>Nika Kastelic</w:t>
      </w:r>
    </w:p>
    <w:p w14:paraId="47157FB7" w14:textId="77777777" w:rsidR="00D23D70" w:rsidRDefault="00CA2061">
      <w:pPr>
        <w:spacing w:after="0"/>
      </w:pPr>
      <w:r>
        <w:t>Social Media Manager</w:t>
      </w:r>
    </w:p>
    <w:p w14:paraId="1ED15BD6" w14:textId="77777777" w:rsidR="00D23D70" w:rsidRDefault="00D23D70">
      <w:pPr>
        <w:spacing w:after="0"/>
      </w:pPr>
    </w:p>
    <w:p w14:paraId="60BCD7BD" w14:textId="77777777" w:rsidR="00D23D70" w:rsidRDefault="00D23D70">
      <w:pPr>
        <w:spacing w:after="0"/>
      </w:pPr>
    </w:p>
    <w:p w14:paraId="47AD53F0" w14:textId="77777777" w:rsidR="00D23D70" w:rsidRDefault="00D23D70">
      <w:pPr>
        <w:spacing w:after="0"/>
      </w:pPr>
    </w:p>
    <w:p w14:paraId="5F79F5B4" w14:textId="77777777" w:rsidR="00D23D70" w:rsidRDefault="00D23D70">
      <w:pPr>
        <w:spacing w:after="0"/>
      </w:pPr>
    </w:p>
    <w:p w14:paraId="64D3DA39" w14:textId="77777777" w:rsidR="00D23D70" w:rsidRDefault="00D23D70">
      <w:pPr>
        <w:spacing w:after="0"/>
      </w:pPr>
    </w:p>
    <w:p w14:paraId="2E67A2C3" w14:textId="77777777" w:rsidR="00D23D70" w:rsidRDefault="00D23D70">
      <w:pPr>
        <w:spacing w:after="0"/>
      </w:pPr>
    </w:p>
    <w:sectPr w:rsidR="00D23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 Light">
    <w:altName w:val="Balker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95132"/>
    <w:multiLevelType w:val="multilevel"/>
    <w:tmpl w:val="2CC951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lumen Herzenschein">
    <w15:presenceInfo w15:providerId="None" w15:userId="Blumen Herzensche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81"/>
    <w:rsid w:val="B9FB0B8F"/>
    <w:rsid w:val="0011433D"/>
    <w:rsid w:val="00167C18"/>
    <w:rsid w:val="0017191C"/>
    <w:rsid w:val="00183A3D"/>
    <w:rsid w:val="00204818"/>
    <w:rsid w:val="002B0380"/>
    <w:rsid w:val="002B74F8"/>
    <w:rsid w:val="002D315A"/>
    <w:rsid w:val="003E235F"/>
    <w:rsid w:val="003E2C74"/>
    <w:rsid w:val="004E0CEA"/>
    <w:rsid w:val="004E4B12"/>
    <w:rsid w:val="00553107"/>
    <w:rsid w:val="00585B81"/>
    <w:rsid w:val="007F5435"/>
    <w:rsid w:val="00851BA1"/>
    <w:rsid w:val="008D29EF"/>
    <w:rsid w:val="009012C4"/>
    <w:rsid w:val="00A060B8"/>
    <w:rsid w:val="00A97CD3"/>
    <w:rsid w:val="00B5353F"/>
    <w:rsid w:val="00BA77CA"/>
    <w:rsid w:val="00CA2061"/>
    <w:rsid w:val="00D23D70"/>
    <w:rsid w:val="00D92989"/>
    <w:rsid w:val="00EB736D"/>
    <w:rsid w:val="00EC14BD"/>
    <w:rsid w:val="00F6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C9A6C-36BC-4585-9569-ECE77F2C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Pripombabesedilo">
    <w:name w:val="annotation text"/>
    <w:basedOn w:val="Navaden"/>
    <w:link w:val="PripombabesediloZnak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Pr>
      <w:color w:val="0563C1" w:themeColor="hyperlink"/>
      <w:u w:val="single"/>
    </w:rPr>
  </w:style>
  <w:style w:type="character" w:customStyle="1" w:styleId="Naslov1Znak">
    <w:name w:val="Naslov 1 Znak"/>
    <w:basedOn w:val="Privzetapisavaodstavka"/>
    <w:link w:val="Naslov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kseznama">
    <w:name w:val="List Paragraph"/>
    <w:basedOn w:val="Navaden"/>
    <w:uiPriority w:val="34"/>
    <w:qFormat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Pr>
      <w:sz w:val="16"/>
      <w:szCs w:val="16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A20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A2061"/>
    <w:rPr>
      <w:rFonts w:ascii="Segoe UI" w:hAnsi="Segoe UI" w:cs="Segoe UI"/>
      <w:sz w:val="18"/>
      <w:szCs w:val="18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CA2061"/>
    <w:pPr>
      <w:spacing w:line="240" w:lineRule="auto"/>
    </w:pPr>
    <w:rPr>
      <w:b/>
      <w:bCs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CA2061"/>
    <w:rPr>
      <w:sz w:val="22"/>
      <w:szCs w:val="22"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CA2061"/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yperfoxstudios.com/category/reynard/" TargetMode="External"/><Relationship Id="rId3" Type="http://schemas.openxmlformats.org/officeDocument/2006/relationships/styles" Target="styles.xml"/><Relationship Id="rId7" Type="http://schemas.openxmlformats.org/officeDocument/2006/relationships/hyperlink" Target="http://reynardgame.co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hyperfoxstudios.com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Bartus</dc:creator>
  <cp:lastModifiedBy>Filip Bartus</cp:lastModifiedBy>
  <cp:revision>19</cp:revision>
  <dcterms:created xsi:type="dcterms:W3CDTF">2019-02-13T06:47:00Z</dcterms:created>
  <dcterms:modified xsi:type="dcterms:W3CDTF">2019-02-20T09:30:00Z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1046-10.1.0.6757</vt:lpwstr>
  </property>
</Properties>
</file>